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611205" w:rsidR="00CF26D1" w:rsidP="00CF26D1" w:rsidRDefault="00CF26D1" w14:paraId="32285E48" w14:textId="3AB1AEF2">
      <w:pPr>
        <w:rPr>
          <w:rFonts w:ascii="Arial" w:hAnsi="Arial" w:eastAsia="Montserrat" w:cs="Arial"/>
          <w:color w:val="000000" w:themeColor="text1"/>
          <w:sz w:val="22"/>
          <w:szCs w:val="22"/>
        </w:rPr>
      </w:pPr>
      <w:r w:rsidRPr="00611205">
        <w:rPr>
          <w:rFonts w:ascii="Arial" w:hAnsi="Arial" w:eastAsia="Montserrat" w:cs="Arial"/>
          <w:b/>
          <w:bCs/>
          <w:color w:val="000000" w:themeColor="text1"/>
          <w:sz w:val="22"/>
          <w:szCs w:val="22"/>
          <w:u w:val="single"/>
        </w:rPr>
        <w:t>Declaration</w:t>
      </w:r>
      <w:r w:rsidRPr="00611205" w:rsidR="006171EB">
        <w:rPr>
          <w:rFonts w:ascii="Arial" w:hAnsi="Arial" w:eastAsia="Montserrat" w:cs="Arial"/>
          <w:b/>
          <w:bCs/>
          <w:color w:val="000000" w:themeColor="text1"/>
          <w:sz w:val="22"/>
          <w:szCs w:val="22"/>
          <w:u w:val="single"/>
        </w:rPr>
        <w:t xml:space="preserve"> of Compliance</w:t>
      </w:r>
    </w:p>
    <w:p w:rsidRPr="00611205" w:rsidR="00CF26D1" w:rsidP="00CF26D1" w:rsidRDefault="00CF26D1" w14:paraId="51B5BB02" w14:textId="7A936F7F">
      <w:pPr>
        <w:rPr>
          <w:rFonts w:ascii="Arial" w:hAnsi="Arial" w:eastAsia="Montserrat" w:cs="Arial"/>
          <w:color w:val="000000" w:themeColor="text1"/>
          <w:sz w:val="22"/>
          <w:szCs w:val="22"/>
        </w:rPr>
      </w:pPr>
      <w:r w:rsidRPr="00611205">
        <w:rPr>
          <w:rFonts w:ascii="Arial" w:hAnsi="Arial" w:eastAsia="Montserrat" w:cs="Arial"/>
          <w:color w:val="000000" w:themeColor="text1"/>
          <w:sz w:val="22"/>
          <w:szCs w:val="22"/>
        </w:rPr>
        <w:t>We, [</w:t>
      </w:r>
      <w:r w:rsidRPr="00611205">
        <w:rPr>
          <w:rFonts w:ascii="Arial" w:hAnsi="Arial" w:eastAsia="Montserrat" w:cs="Arial"/>
          <w:color w:val="000000" w:themeColor="text1"/>
          <w:sz w:val="22"/>
          <w:szCs w:val="22"/>
          <w:highlight w:val="yellow"/>
        </w:rPr>
        <w:t>name of organization</w:t>
      </w:r>
      <w:r w:rsidRPr="00611205">
        <w:rPr>
          <w:rFonts w:ascii="Arial" w:hAnsi="Arial" w:eastAsia="Montserrat" w:cs="Arial"/>
          <w:color w:val="000000" w:themeColor="text1"/>
          <w:sz w:val="22"/>
          <w:szCs w:val="22"/>
        </w:rPr>
        <w:t xml:space="preserve">], </w:t>
      </w:r>
      <w:r w:rsidRPr="00611205" w:rsidR="00037690">
        <w:rPr>
          <w:rFonts w:ascii="Arial" w:hAnsi="Arial" w:eastAsia="Montserrat" w:cs="Arial"/>
          <w:color w:val="000000" w:themeColor="text1"/>
          <w:sz w:val="22"/>
          <w:szCs w:val="22"/>
        </w:rPr>
        <w:t xml:space="preserve">by signatures of our authorized representatives, </w:t>
      </w:r>
      <w:r w:rsidRPr="00611205">
        <w:rPr>
          <w:rFonts w:ascii="Arial" w:hAnsi="Arial" w:eastAsia="Montserrat" w:cs="Arial"/>
          <w:color w:val="000000" w:themeColor="text1"/>
          <w:sz w:val="22"/>
          <w:szCs w:val="22"/>
        </w:rPr>
        <w:t xml:space="preserve">hereby </w:t>
      </w:r>
      <w:r w:rsidRPr="00611205">
        <w:rPr>
          <w:rFonts w:ascii="Arial" w:hAnsi="Arial" w:eastAsia="Montserrat" w:cs="Arial"/>
          <w:color w:val="000000" w:themeColor="text1"/>
          <w:sz w:val="22"/>
          <w:szCs w:val="22"/>
        </w:rPr>
        <w:t xml:space="preserve">declare and certify </w:t>
      </w:r>
      <w:r w:rsidRPr="00611205">
        <w:rPr>
          <w:rFonts w:ascii="Arial" w:hAnsi="Arial" w:eastAsia="Montserrat" w:cs="Arial"/>
          <w:color w:val="000000" w:themeColor="text1"/>
          <w:sz w:val="22"/>
          <w:szCs w:val="22"/>
        </w:rPr>
        <w:t xml:space="preserve">following regarding our submission of a project proposal to </w:t>
      </w:r>
      <w:r w:rsidRPr="00611205">
        <w:rPr>
          <w:rFonts w:ascii="Arial" w:hAnsi="Arial" w:eastAsia="Montserrat" w:cs="Arial"/>
          <w:color w:val="000000" w:themeColor="text1"/>
          <w:sz w:val="22"/>
          <w:szCs w:val="22"/>
        </w:rPr>
        <w:t>TIP Open Call for Project</w:t>
      </w:r>
      <w:r w:rsidRPr="00611205" w:rsidR="00037690">
        <w:rPr>
          <w:rFonts w:ascii="Arial" w:hAnsi="Arial" w:eastAsia="Montserrat" w:cs="Arial"/>
          <w:color w:val="000000" w:themeColor="text1"/>
          <w:sz w:val="22"/>
          <w:szCs w:val="22"/>
        </w:rPr>
        <w:t xml:space="preserve"> (“TIP OCP”)</w:t>
      </w:r>
      <w:r w:rsidRPr="00611205">
        <w:rPr>
          <w:rFonts w:ascii="Arial" w:hAnsi="Arial" w:eastAsia="Montserrat" w:cs="Arial"/>
          <w:color w:val="000000" w:themeColor="text1"/>
          <w:sz w:val="22"/>
          <w:szCs w:val="22"/>
        </w:rPr>
        <w:t>:</w:t>
      </w:r>
    </w:p>
    <w:p w:rsidRPr="00611205" w:rsidR="0045037E" w:rsidP="00037690" w:rsidRDefault="0045037E" w14:paraId="0B425BA0" w14:textId="1F03C9C3">
      <w:pPr>
        <w:pBdr>
          <w:top w:val="nil"/>
          <w:left w:val="nil"/>
          <w:bottom w:val="nil"/>
          <w:right w:val="nil"/>
          <w:between w:val="nil"/>
        </w:pBdr>
        <w:spacing w:after="0"/>
        <w:jc w:val="both"/>
        <w:rPr>
          <w:rFonts w:ascii="Arial" w:hAnsi="Arial" w:eastAsia="Montserrat" w:cs="Arial"/>
          <w:color w:val="000000" w:themeColor="text1"/>
          <w:sz w:val="22"/>
          <w:szCs w:val="22"/>
        </w:rPr>
      </w:pPr>
    </w:p>
    <w:p w:rsidRPr="00611205" w:rsidR="00CF26D1" w:rsidP="00037690" w:rsidRDefault="006171EB" w14:paraId="3CEFAEF5" w14:textId="1ED5CDBC">
      <w:pPr>
        <w:pStyle w:val="ListParagraph"/>
        <w:numPr>
          <w:ilvl w:val="0"/>
          <w:numId w:val="1"/>
        </w:numPr>
        <w:pBdr>
          <w:top w:val="nil"/>
          <w:left w:val="nil"/>
          <w:bottom w:val="nil"/>
          <w:right w:val="nil"/>
          <w:between w:val="nil"/>
        </w:pBdr>
        <w:spacing w:after="0"/>
        <w:jc w:val="both"/>
        <w:rPr>
          <w:rFonts w:ascii="Arial" w:hAnsi="Arial" w:eastAsia="Montserrat" w:cs="Arial"/>
          <w:color w:val="000000" w:themeColor="text1"/>
          <w:sz w:val="22"/>
          <w:szCs w:val="22"/>
        </w:rPr>
      </w:pPr>
      <w:r w:rsidRPr="00611205">
        <w:rPr>
          <w:rFonts w:ascii="Arial" w:hAnsi="Arial" w:eastAsia="Montserrat" w:cs="Arial"/>
          <w:color w:val="000000" w:themeColor="text1"/>
          <w:sz w:val="22"/>
          <w:szCs w:val="22"/>
        </w:rPr>
        <w:t>Our organization is legally incorporated and in good standing in its jurisdiction of incorporation.</w:t>
      </w:r>
    </w:p>
    <w:p w:rsidRPr="00611205" w:rsidR="00891A9F" w:rsidP="00037690" w:rsidRDefault="00891A9F" w14:paraId="578484C4" w14:textId="77777777">
      <w:pPr>
        <w:pStyle w:val="ListParagraph"/>
        <w:pBdr>
          <w:top w:val="nil"/>
          <w:left w:val="nil"/>
          <w:bottom w:val="nil"/>
          <w:right w:val="nil"/>
          <w:between w:val="nil"/>
        </w:pBdr>
        <w:spacing w:after="0"/>
        <w:jc w:val="both"/>
        <w:rPr>
          <w:rFonts w:ascii="Arial" w:hAnsi="Arial" w:eastAsia="Montserrat" w:cs="Arial"/>
          <w:color w:val="000000" w:themeColor="text1"/>
          <w:sz w:val="22"/>
          <w:szCs w:val="22"/>
        </w:rPr>
      </w:pPr>
    </w:p>
    <w:p w:rsidRPr="00611205" w:rsidR="00037690" w:rsidP="00037690" w:rsidRDefault="006171EB" w14:paraId="1EAE12D5" w14:textId="13ADA850">
      <w:pPr>
        <w:pStyle w:val="ListParagraph"/>
        <w:numPr>
          <w:ilvl w:val="0"/>
          <w:numId w:val="1"/>
        </w:numPr>
        <w:pBdr>
          <w:top w:val="nil"/>
          <w:left w:val="nil"/>
          <w:bottom w:val="nil"/>
          <w:right w:val="nil"/>
          <w:between w:val="nil"/>
        </w:pBdr>
        <w:spacing w:after="0"/>
        <w:jc w:val="both"/>
        <w:rPr>
          <w:rFonts w:ascii="Arial" w:hAnsi="Arial" w:eastAsia="Montserrat" w:cs="Arial"/>
          <w:color w:val="000000" w:themeColor="text1"/>
          <w:sz w:val="22"/>
          <w:szCs w:val="22"/>
        </w:rPr>
      </w:pPr>
      <w:r w:rsidRPr="00611205">
        <w:rPr>
          <w:rFonts w:ascii="Arial" w:hAnsi="Arial" w:eastAsia="Montserrat" w:cs="Arial"/>
          <w:color w:val="000000" w:themeColor="text1"/>
          <w:sz w:val="22"/>
          <w:szCs w:val="22"/>
        </w:rPr>
        <w:t xml:space="preserve">The </w:t>
      </w:r>
      <w:r w:rsidRPr="00611205" w:rsidR="0045037E">
        <w:rPr>
          <w:rFonts w:ascii="Arial" w:hAnsi="Arial" w:eastAsia="Montserrat" w:cs="Arial"/>
          <w:color w:val="000000" w:themeColor="text1"/>
          <w:sz w:val="22"/>
          <w:szCs w:val="22"/>
        </w:rPr>
        <w:t xml:space="preserve">research </w:t>
      </w:r>
      <w:r w:rsidRPr="00611205">
        <w:rPr>
          <w:rFonts w:ascii="Arial" w:hAnsi="Arial" w:eastAsia="Montserrat" w:cs="Arial"/>
          <w:color w:val="000000" w:themeColor="text1"/>
          <w:sz w:val="22"/>
          <w:szCs w:val="22"/>
        </w:rPr>
        <w:t>activities proposed in the project proposal comply with all applicable laws, regulations and organizational policies</w:t>
      </w:r>
      <w:r w:rsidRPr="00611205" w:rsidR="00037690">
        <w:rPr>
          <w:rFonts w:ascii="Arial" w:hAnsi="Arial" w:eastAsia="Montserrat" w:cs="Arial"/>
          <w:color w:val="000000" w:themeColor="text1"/>
          <w:sz w:val="22"/>
          <w:szCs w:val="22"/>
        </w:rPr>
        <w:t>, and will be conducted in accordance with accepted standards of scientific integrity, and applicable research ethics requirement.</w:t>
      </w:r>
    </w:p>
    <w:p w:rsidRPr="00611205" w:rsidR="00037690" w:rsidP="00037690" w:rsidRDefault="00037690" w14:paraId="6CC9C742" w14:textId="77777777">
      <w:pPr>
        <w:pStyle w:val="ListParagraph"/>
        <w:pBdr>
          <w:top w:val="nil"/>
          <w:left w:val="nil"/>
          <w:bottom w:val="nil"/>
          <w:right w:val="nil"/>
          <w:between w:val="nil"/>
        </w:pBdr>
        <w:spacing w:after="0"/>
        <w:jc w:val="both"/>
        <w:rPr>
          <w:rFonts w:ascii="Arial" w:hAnsi="Arial" w:eastAsia="Montserrat" w:cs="Arial"/>
          <w:color w:val="000000" w:themeColor="text1"/>
          <w:sz w:val="22"/>
          <w:szCs w:val="22"/>
        </w:rPr>
      </w:pPr>
    </w:p>
    <w:p w:rsidRPr="00611205" w:rsidR="0045037E" w:rsidP="6A8311C0" w:rsidRDefault="0045037E" w14:paraId="5E7C6FEC" w14:textId="318BCD5E">
      <w:pPr>
        <w:pStyle w:val="ListParagraph"/>
        <w:numPr>
          <w:ilvl w:val="0"/>
          <w:numId w:val="1"/>
        </w:numPr>
        <w:pBdr>
          <w:top w:val="nil" w:color="000000" w:sz="0" w:space="0"/>
          <w:left w:val="nil" w:color="000000" w:sz="0" w:space="0"/>
          <w:bottom w:val="nil" w:color="000000" w:sz="0" w:space="0"/>
          <w:right w:val="nil" w:color="000000" w:sz="0" w:space="0"/>
          <w:between w:val="nil" w:color="000000" w:sz="0" w:space="0"/>
        </w:pBdr>
        <w:spacing w:after="0"/>
        <w:jc w:val="both"/>
        <w:rPr>
          <w:rFonts w:ascii="Arial" w:hAnsi="Arial" w:eastAsia="Montserrat" w:cs="Arial"/>
          <w:color w:val="000000" w:themeColor="text1"/>
          <w:sz w:val="22"/>
          <w:szCs w:val="22"/>
        </w:rPr>
      </w:pPr>
      <w:r w:rsidRPr="6A8311C0" w:rsidR="3A6ACE38">
        <w:rPr>
          <w:rFonts w:ascii="Arial" w:hAnsi="Arial" w:eastAsia="Montserrat" w:cs="Arial"/>
          <w:color w:val="000000" w:themeColor="text1" w:themeTint="FF" w:themeShade="FF"/>
          <w:sz w:val="22"/>
          <w:szCs w:val="22"/>
        </w:rPr>
        <w:t>Neither the project team members, nor our organizations</w:t>
      </w:r>
      <w:ins w:author="Guest User" w:date="2025-07-01T15:07:09.927Z" w:id="1743829304">
        <w:r w:rsidRPr="6A8311C0" w:rsidR="3A6ACE38">
          <w:rPr>
            <w:rFonts w:ascii="Arial" w:hAnsi="Arial" w:eastAsia="Montserrat" w:cs="Arial"/>
            <w:color w:val="000000" w:themeColor="text1" w:themeTint="FF" w:themeShade="FF"/>
            <w:sz w:val="22"/>
            <w:szCs w:val="22"/>
          </w:rPr>
          <w:t>,</w:t>
        </w:r>
      </w:ins>
      <w:r w:rsidRPr="6A8311C0" w:rsidR="3A6ACE38">
        <w:rPr>
          <w:rFonts w:ascii="Arial" w:hAnsi="Arial" w:eastAsia="Montserrat" w:cs="Arial"/>
          <w:color w:val="000000" w:themeColor="text1" w:themeTint="FF" w:themeShade="FF"/>
          <w:sz w:val="22"/>
          <w:szCs w:val="22"/>
        </w:rPr>
        <w:t xml:space="preserve"> are subject to sanctions or prohibitions pursuant to Article 1 of the Swiss Federal Act on the Implementation of International Sanctions, or any sanctions laws or regulations of the European Union, Korea, Japan, the United States, or any other jurisdiction applicable </w:t>
      </w:r>
      <w:r w:rsidRPr="6A8311C0" w:rsidR="3A6ACE38">
        <w:rPr>
          <w:rFonts w:ascii="Arial" w:hAnsi="Arial" w:eastAsia="Montserrat" w:cs="Arial"/>
          <w:color w:val="000000" w:themeColor="text1" w:themeTint="FF" w:themeShade="FF"/>
          <w:sz w:val="22"/>
          <w:szCs w:val="22"/>
        </w:rPr>
        <w:t>to TIP Member companies.</w:t>
      </w:r>
    </w:p>
    <w:p w:rsidRPr="00611205" w:rsidR="00891A9F" w:rsidP="00037690" w:rsidRDefault="00891A9F" w14:paraId="52532E10" w14:textId="77777777">
      <w:pPr>
        <w:pStyle w:val="ListParagraph"/>
        <w:pBdr>
          <w:top w:val="nil"/>
          <w:left w:val="nil"/>
          <w:bottom w:val="nil"/>
          <w:right w:val="nil"/>
          <w:between w:val="nil"/>
        </w:pBdr>
        <w:spacing w:after="0"/>
        <w:jc w:val="both"/>
        <w:rPr>
          <w:rFonts w:ascii="Arial" w:hAnsi="Arial" w:eastAsia="Montserrat" w:cs="Arial"/>
          <w:color w:val="000000" w:themeColor="text1"/>
          <w:sz w:val="22"/>
          <w:szCs w:val="22"/>
        </w:rPr>
      </w:pPr>
    </w:p>
    <w:p w:rsidRPr="00611205" w:rsidR="00CF26D1" w:rsidP="00037690" w:rsidRDefault="00CF26D1" w14:paraId="5217BD07" w14:textId="59C23697">
      <w:pPr>
        <w:pStyle w:val="ListParagraph"/>
        <w:numPr>
          <w:ilvl w:val="0"/>
          <w:numId w:val="1"/>
        </w:numPr>
        <w:pBdr>
          <w:top w:val="nil"/>
          <w:left w:val="nil"/>
          <w:bottom w:val="nil"/>
          <w:right w:val="nil"/>
          <w:between w:val="nil"/>
        </w:pBdr>
        <w:spacing w:after="0"/>
        <w:jc w:val="both"/>
        <w:rPr>
          <w:rFonts w:ascii="Arial" w:hAnsi="Arial" w:eastAsia="Montserrat" w:cs="Arial"/>
          <w:color w:val="000000" w:themeColor="text1"/>
          <w:sz w:val="22"/>
          <w:szCs w:val="22"/>
        </w:rPr>
      </w:pPr>
      <w:r w:rsidRPr="00611205">
        <w:rPr>
          <w:rFonts w:ascii="Arial" w:hAnsi="Arial" w:eastAsia="Montserrat" w:cs="Arial"/>
          <w:color w:val="000000" w:themeColor="text1"/>
          <w:sz w:val="22"/>
          <w:szCs w:val="22"/>
        </w:rPr>
        <w:t>We understand that a project is only considered awarded to us upon the completion of contract signing with</w:t>
      </w:r>
      <w:r w:rsidRPr="00611205" w:rsidR="00037690">
        <w:rPr>
          <w:rFonts w:ascii="Arial" w:hAnsi="Arial" w:eastAsia="Montserrat" w:cs="Arial"/>
          <w:color w:val="000000" w:themeColor="text1"/>
          <w:sz w:val="22"/>
          <w:szCs w:val="22"/>
        </w:rPr>
        <w:t xml:space="preserve"> WBCSD for TIP OCP</w:t>
      </w:r>
      <w:r w:rsidRPr="00611205">
        <w:rPr>
          <w:rFonts w:ascii="Arial" w:hAnsi="Arial" w:eastAsia="Montserrat" w:cs="Arial"/>
          <w:color w:val="000000" w:themeColor="text1"/>
          <w:sz w:val="22"/>
          <w:szCs w:val="22"/>
        </w:rPr>
        <w:t>. We recognize that any discussions, communications, or preliminary agreements prior to this point do not constitute an official award of the project.</w:t>
      </w:r>
    </w:p>
    <w:p w:rsidRPr="00611205" w:rsidR="00891A9F" w:rsidP="00037690" w:rsidRDefault="00891A9F" w14:paraId="5E5FA855" w14:textId="77777777">
      <w:pPr>
        <w:pStyle w:val="ListParagraph"/>
        <w:pBdr>
          <w:top w:val="nil"/>
          <w:left w:val="nil"/>
          <w:bottom w:val="nil"/>
          <w:right w:val="nil"/>
          <w:between w:val="nil"/>
        </w:pBdr>
        <w:jc w:val="both"/>
        <w:rPr>
          <w:rFonts w:ascii="Arial" w:hAnsi="Arial" w:eastAsia="Montserrat" w:cs="Arial"/>
          <w:color w:val="000000" w:themeColor="text1"/>
          <w:sz w:val="22"/>
          <w:szCs w:val="22"/>
        </w:rPr>
      </w:pPr>
    </w:p>
    <w:p w:rsidRPr="00611205" w:rsidR="00CF26D1" w:rsidP="00037690" w:rsidRDefault="00CF26D1" w14:paraId="7D6CF4CA" w14:textId="722707B5">
      <w:pPr>
        <w:pStyle w:val="ListParagraph"/>
        <w:numPr>
          <w:ilvl w:val="0"/>
          <w:numId w:val="1"/>
        </w:numPr>
        <w:pBdr>
          <w:top w:val="nil"/>
          <w:left w:val="nil"/>
          <w:bottom w:val="nil"/>
          <w:right w:val="nil"/>
          <w:between w:val="nil"/>
        </w:pBdr>
        <w:jc w:val="both"/>
        <w:rPr>
          <w:rFonts w:ascii="Arial" w:hAnsi="Arial" w:eastAsia="Montserrat" w:cs="Arial"/>
          <w:color w:val="000000" w:themeColor="text1"/>
          <w:sz w:val="22"/>
          <w:szCs w:val="22"/>
        </w:rPr>
      </w:pPr>
      <w:r w:rsidRPr="00611205">
        <w:rPr>
          <w:rFonts w:ascii="Arial" w:hAnsi="Arial" w:eastAsia="Montserrat" w:cs="Arial"/>
          <w:color w:val="000000" w:themeColor="text1"/>
          <w:sz w:val="22"/>
          <w:szCs w:val="22"/>
        </w:rPr>
        <w:t>We agree to adhere to all applicable data protection laws and regulations in the handling of information related to the project proposal and selection process. This includes securing consent where necessary for the collection and use of personal data.</w:t>
      </w:r>
    </w:p>
    <w:p w:rsidRPr="00611205" w:rsidR="00CF26D1" w:rsidP="00CF26D1" w:rsidRDefault="00CF26D1" w14:paraId="57F7D368" w14:textId="77777777">
      <w:pPr>
        <w:rPr>
          <w:rFonts w:ascii="Arial" w:hAnsi="Arial" w:eastAsia="Montserrat" w:cs="Arial"/>
          <w:color w:val="000000" w:themeColor="text1"/>
          <w:sz w:val="22"/>
          <w:szCs w:val="22"/>
        </w:rPr>
      </w:pPr>
    </w:p>
    <w:p w:rsidRPr="00611205" w:rsidR="00037690" w:rsidP="00CF26D1" w:rsidRDefault="00037690" w14:paraId="5D7D1FB4" w14:textId="77777777">
      <w:pPr>
        <w:rPr>
          <w:rFonts w:ascii="Arial" w:hAnsi="Arial" w:eastAsia="Montserrat" w:cs="Arial"/>
          <w:color w:val="000000" w:themeColor="text1"/>
          <w:sz w:val="22"/>
          <w:szCs w:val="22"/>
        </w:rPr>
      </w:pPr>
    </w:p>
    <w:p w:rsidRPr="00611205" w:rsidR="00CF26D1" w:rsidP="00CF26D1" w:rsidRDefault="00CF26D1" w14:paraId="227121E2" w14:textId="77777777">
      <w:pPr>
        <w:rPr>
          <w:rFonts w:ascii="Arial" w:hAnsi="Arial" w:eastAsia="Montserrat" w:cs="Arial"/>
          <w:color w:val="000000" w:themeColor="text1"/>
          <w:sz w:val="22"/>
          <w:szCs w:val="22"/>
        </w:rPr>
      </w:pPr>
    </w:p>
    <w:p w:rsidRPr="00611205" w:rsidR="00CF26D1" w:rsidP="00CF26D1" w:rsidRDefault="00CF26D1" w14:paraId="692DA966" w14:textId="574879A5">
      <w:pPr>
        <w:rPr>
          <w:rFonts w:ascii="Arial" w:hAnsi="Arial" w:eastAsia="Montserrat" w:cs="Arial"/>
          <w:b/>
          <w:bCs/>
          <w:color w:val="000000" w:themeColor="text1"/>
          <w:sz w:val="22"/>
          <w:szCs w:val="22"/>
        </w:rPr>
      </w:pPr>
      <w:r w:rsidRPr="00611205">
        <w:rPr>
          <w:rFonts w:ascii="Arial" w:hAnsi="Arial" w:eastAsia="Montserrat" w:cs="Arial"/>
          <w:b/>
          <w:bCs/>
          <w:color w:val="000000" w:themeColor="text1"/>
          <w:sz w:val="22"/>
          <w:szCs w:val="22"/>
        </w:rPr>
        <w:t>_______________________</w:t>
      </w:r>
      <w:r w:rsidRPr="00611205">
        <w:rPr>
          <w:rFonts w:ascii="Arial" w:hAnsi="Arial" w:cs="Arial"/>
          <w:sz w:val="22"/>
          <w:szCs w:val="22"/>
        </w:rPr>
        <w:br/>
      </w:r>
      <w:r w:rsidRPr="00611205" w:rsidR="00037690">
        <w:rPr>
          <w:rFonts w:ascii="Arial" w:hAnsi="Arial" w:eastAsia="Montserrat" w:cs="Arial"/>
          <w:color w:val="000000" w:themeColor="text1"/>
          <w:sz w:val="22"/>
          <w:szCs w:val="22"/>
        </w:rPr>
        <w:t>[</w:t>
      </w:r>
      <w:r w:rsidRPr="00611205">
        <w:rPr>
          <w:rFonts w:ascii="Arial" w:hAnsi="Arial" w:eastAsia="Montserrat" w:cs="Arial"/>
          <w:color w:val="000000" w:themeColor="text1"/>
          <w:sz w:val="22"/>
          <w:szCs w:val="22"/>
        </w:rPr>
        <w:t>Name of Authorized Signatory</w:t>
      </w:r>
      <w:r w:rsidRPr="00611205" w:rsidR="00037690">
        <w:rPr>
          <w:rFonts w:ascii="Arial" w:hAnsi="Arial" w:eastAsia="Montserrat" w:cs="Arial"/>
          <w:color w:val="000000" w:themeColor="text1"/>
          <w:sz w:val="22"/>
          <w:szCs w:val="22"/>
        </w:rPr>
        <w:t>]</w:t>
      </w:r>
      <w:r w:rsidRPr="00611205">
        <w:rPr>
          <w:rFonts w:ascii="Arial" w:hAnsi="Arial" w:cs="Arial"/>
          <w:sz w:val="22"/>
          <w:szCs w:val="22"/>
        </w:rPr>
        <w:br/>
      </w:r>
      <w:r w:rsidRPr="00611205" w:rsidR="00037690">
        <w:rPr>
          <w:rFonts w:ascii="Arial" w:hAnsi="Arial" w:eastAsia="Montserrat" w:cs="Arial"/>
          <w:color w:val="000000" w:themeColor="text1"/>
          <w:sz w:val="22"/>
          <w:szCs w:val="22"/>
        </w:rPr>
        <w:t>[Title]</w:t>
      </w:r>
      <w:r w:rsidRPr="00611205">
        <w:rPr>
          <w:rFonts w:ascii="Arial" w:hAnsi="Arial" w:cs="Arial"/>
          <w:sz w:val="22"/>
          <w:szCs w:val="22"/>
        </w:rPr>
        <w:br/>
      </w:r>
      <w:r w:rsidRPr="00611205" w:rsidR="00037690">
        <w:rPr>
          <w:rFonts w:ascii="Arial" w:hAnsi="Arial" w:eastAsia="Montserrat" w:cs="Arial"/>
          <w:color w:val="000000" w:themeColor="text1"/>
          <w:sz w:val="22"/>
          <w:szCs w:val="22"/>
        </w:rPr>
        <w:t>[</w:t>
      </w:r>
      <w:r w:rsidRPr="00611205">
        <w:rPr>
          <w:rFonts w:ascii="Arial" w:hAnsi="Arial" w:eastAsia="Montserrat" w:cs="Arial"/>
          <w:color w:val="000000" w:themeColor="text1"/>
          <w:sz w:val="22"/>
          <w:szCs w:val="22"/>
        </w:rPr>
        <w:t>Date</w:t>
      </w:r>
      <w:r w:rsidRPr="00611205" w:rsidR="00037690">
        <w:rPr>
          <w:rFonts w:ascii="Arial" w:hAnsi="Arial" w:eastAsia="Montserrat" w:cs="Arial"/>
          <w:color w:val="000000" w:themeColor="text1"/>
          <w:sz w:val="22"/>
          <w:szCs w:val="22"/>
        </w:rPr>
        <w:t>]</w:t>
      </w:r>
    </w:p>
    <w:p w:rsidR="0099297C" w:rsidRDefault="0099297C" w14:paraId="4D73E7D2" w14:textId="77777777"/>
    <w:sectPr w:rsidR="0099297C">
      <w:headerReference w:type="even" r:id="rId8"/>
      <w:headerReference w:type="default" r:id="rId9"/>
      <w:footerReference w:type="even" r:id="rId10"/>
      <w:footerReference w:type="default" r:id="rId11"/>
      <w:headerReference w:type="first" r:id="rId12"/>
      <w:footerReference w:type="first" r:id="rId13"/>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07939" w:rsidP="00607939" w:rsidRDefault="00607939" w14:paraId="6DD8961E" w14:textId="77777777">
      <w:pPr>
        <w:spacing w:after="0" w:line="240" w:lineRule="auto"/>
      </w:pPr>
      <w:r>
        <w:separator/>
      </w:r>
    </w:p>
  </w:endnote>
  <w:endnote w:type="continuationSeparator" w:id="0">
    <w:p w:rsidR="00607939" w:rsidP="00607939" w:rsidRDefault="00607939" w14:paraId="6035E55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07939" w:rsidRDefault="00607939" w14:paraId="68CCA96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07939" w:rsidRDefault="00607939" w14:paraId="1D2DA83B"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07939" w:rsidRDefault="00607939" w14:paraId="1B3BDDA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07939" w:rsidP="00607939" w:rsidRDefault="00607939" w14:paraId="559CC888" w14:textId="77777777">
      <w:pPr>
        <w:spacing w:after="0" w:line="240" w:lineRule="auto"/>
      </w:pPr>
      <w:r>
        <w:separator/>
      </w:r>
    </w:p>
  </w:footnote>
  <w:footnote w:type="continuationSeparator" w:id="0">
    <w:p w:rsidR="00607939" w:rsidP="00607939" w:rsidRDefault="00607939" w14:paraId="00B869D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07939" w:rsidRDefault="00607939" w14:paraId="79E9D2F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1714450"/>
      <w:docPartObj>
        <w:docPartGallery w:val="Watermarks"/>
        <w:docPartUnique/>
      </w:docPartObj>
    </w:sdtPr>
    <w:sdtContent>
      <w:p w:rsidR="00607939" w:rsidRDefault="00607939" w14:paraId="78499574" w14:textId="6BC658BE">
        <w:pPr>
          <w:pStyle w:val="Header"/>
        </w:pPr>
        <w:r>
          <w:rPr>
            <w:noProof/>
          </w:rPr>
          <w:pict w14:anchorId="62B334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style="position:absolute;margin-left:0;margin-top:0;width:468pt;height:280.8pt;z-index:-251657216;mso-position-horizontal:center;mso-position-horizontal-relative:margin;mso-position-vertical:center;mso-position-vertical-relative:margin" o:spid="_x0000_s2049" o:allowincell="f" fillcolor="silver" stroked="f" type="#_x0000_t136">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07939" w:rsidRDefault="00607939" w14:paraId="1E8FF61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D7B85"/>
    <w:multiLevelType w:val="multilevel"/>
    <w:tmpl w:val="7BDE539C"/>
    <w:lvl w:ilvl="0">
      <w:start w:val="1"/>
      <w:numFmt w:val="lowerRoman"/>
      <w:lvlText w:val="%1."/>
      <w:lvlJc w:val="left"/>
      <w:pPr>
        <w:ind w:left="720" w:hanging="720"/>
      </w:pPr>
      <w:rPr>
        <w:rFonts w:hint="default" w:ascii="Montserrat" w:hAnsi="Montserra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8E90627"/>
    <w:multiLevelType w:val="hybridMultilevel"/>
    <w:tmpl w:val="811A5BEE"/>
    <w:lvl w:ilvl="0" w:tplc="39EC94AE">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980306305">
    <w:abstractNumId w:val="0"/>
  </w:num>
  <w:num w:numId="2" w16cid:durableId="17804913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tru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6D1"/>
    <w:rsid w:val="00037690"/>
    <w:rsid w:val="00305E95"/>
    <w:rsid w:val="003B4657"/>
    <w:rsid w:val="0045037E"/>
    <w:rsid w:val="00607939"/>
    <w:rsid w:val="00611205"/>
    <w:rsid w:val="006171EB"/>
    <w:rsid w:val="0085436D"/>
    <w:rsid w:val="00891A9F"/>
    <w:rsid w:val="0099297C"/>
    <w:rsid w:val="00CF26D1"/>
    <w:rsid w:val="3A6ACE38"/>
    <w:rsid w:val="59022734"/>
    <w:rsid w:val="6A8311C0"/>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5288E0F"/>
  <w15:chartTrackingRefBased/>
  <w15:docId w15:val="{C4805BFF-B3F7-4F01-9ED4-D5E261E9C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C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F26D1"/>
    <w:rPr>
      <w:rFonts w:ascii="Aptos" w:hAnsi="Aptos" w:eastAsia="Aptos" w:cs="Aptos"/>
      <w:kern w:val="0"/>
      <w:lang w:val="en-GB" w:eastAsia="zh-CN" w:bidi="th-TH"/>
      <w14:ligatures w14:val="none"/>
    </w:rPr>
  </w:style>
  <w:style w:type="paragraph" w:styleId="Heading1">
    <w:name w:val="heading 1"/>
    <w:basedOn w:val="Normal"/>
    <w:next w:val="Normal"/>
    <w:link w:val="Heading1Char"/>
    <w:uiPriority w:val="9"/>
    <w:qFormat/>
    <w:rsid w:val="00CF26D1"/>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26D1"/>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26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26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26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F26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26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26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26D1"/>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CF26D1"/>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CF26D1"/>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CF26D1"/>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CF26D1"/>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CF26D1"/>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CF26D1"/>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CF26D1"/>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CF26D1"/>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CF26D1"/>
    <w:rPr>
      <w:rFonts w:eastAsiaTheme="majorEastAsia" w:cstheme="majorBidi"/>
      <w:color w:val="272727" w:themeColor="text1" w:themeTint="D8"/>
    </w:rPr>
  </w:style>
  <w:style w:type="paragraph" w:styleId="Title">
    <w:name w:val="Title"/>
    <w:basedOn w:val="Normal"/>
    <w:next w:val="Normal"/>
    <w:link w:val="TitleChar"/>
    <w:uiPriority w:val="10"/>
    <w:qFormat/>
    <w:rsid w:val="00CF26D1"/>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CF26D1"/>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CF26D1"/>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CF26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26D1"/>
    <w:pPr>
      <w:spacing w:before="160"/>
      <w:jc w:val="center"/>
    </w:pPr>
    <w:rPr>
      <w:i/>
      <w:iCs/>
      <w:color w:val="404040" w:themeColor="text1" w:themeTint="BF"/>
    </w:rPr>
  </w:style>
  <w:style w:type="character" w:styleId="QuoteChar" w:customStyle="1">
    <w:name w:val="Quote Char"/>
    <w:basedOn w:val="DefaultParagraphFont"/>
    <w:link w:val="Quote"/>
    <w:uiPriority w:val="29"/>
    <w:rsid w:val="00CF26D1"/>
    <w:rPr>
      <w:i/>
      <w:iCs/>
      <w:color w:val="404040" w:themeColor="text1" w:themeTint="BF"/>
    </w:rPr>
  </w:style>
  <w:style w:type="paragraph" w:styleId="ListParagraph">
    <w:name w:val="List Paragraph"/>
    <w:basedOn w:val="Normal"/>
    <w:uiPriority w:val="34"/>
    <w:qFormat/>
    <w:rsid w:val="00CF26D1"/>
    <w:pPr>
      <w:ind w:left="720"/>
      <w:contextualSpacing/>
    </w:pPr>
  </w:style>
  <w:style w:type="character" w:styleId="IntenseEmphasis">
    <w:name w:val="Intense Emphasis"/>
    <w:basedOn w:val="DefaultParagraphFont"/>
    <w:uiPriority w:val="21"/>
    <w:qFormat/>
    <w:rsid w:val="00CF26D1"/>
    <w:rPr>
      <w:i/>
      <w:iCs/>
      <w:color w:val="0F4761" w:themeColor="accent1" w:themeShade="BF"/>
    </w:rPr>
  </w:style>
  <w:style w:type="paragraph" w:styleId="IntenseQuote">
    <w:name w:val="Intense Quote"/>
    <w:basedOn w:val="Normal"/>
    <w:next w:val="Normal"/>
    <w:link w:val="IntenseQuoteChar"/>
    <w:uiPriority w:val="30"/>
    <w:qFormat/>
    <w:rsid w:val="00CF26D1"/>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CF26D1"/>
    <w:rPr>
      <w:i/>
      <w:iCs/>
      <w:color w:val="0F4761" w:themeColor="accent1" w:themeShade="BF"/>
    </w:rPr>
  </w:style>
  <w:style w:type="character" w:styleId="IntenseReference">
    <w:name w:val="Intense Reference"/>
    <w:basedOn w:val="DefaultParagraphFont"/>
    <w:uiPriority w:val="32"/>
    <w:qFormat/>
    <w:rsid w:val="00CF26D1"/>
    <w:rPr>
      <w:b/>
      <w:bCs/>
      <w:smallCaps/>
      <w:color w:val="0F4761" w:themeColor="accent1" w:themeShade="BF"/>
      <w:spacing w:val="5"/>
    </w:rPr>
  </w:style>
  <w:style w:type="paragraph" w:styleId="Header">
    <w:name w:val="header"/>
    <w:basedOn w:val="Normal"/>
    <w:link w:val="HeaderChar"/>
    <w:uiPriority w:val="99"/>
    <w:unhideWhenUsed/>
    <w:rsid w:val="00607939"/>
    <w:pPr>
      <w:tabs>
        <w:tab w:val="center" w:pos="4513"/>
        <w:tab w:val="right" w:pos="9026"/>
      </w:tabs>
      <w:spacing w:after="0" w:line="240" w:lineRule="auto"/>
    </w:pPr>
    <w:rPr>
      <w:rFonts w:cs="Angsana New"/>
      <w:szCs w:val="30"/>
    </w:rPr>
  </w:style>
  <w:style w:type="character" w:styleId="HeaderChar" w:customStyle="1">
    <w:name w:val="Header Char"/>
    <w:basedOn w:val="DefaultParagraphFont"/>
    <w:link w:val="Header"/>
    <w:uiPriority w:val="99"/>
    <w:rsid w:val="00607939"/>
    <w:rPr>
      <w:rFonts w:ascii="Aptos" w:hAnsi="Aptos" w:eastAsia="Aptos" w:cs="Angsana New"/>
      <w:kern w:val="0"/>
      <w:szCs w:val="30"/>
      <w:lang w:val="en-GB" w:eastAsia="zh-CN" w:bidi="th-TH"/>
      <w14:ligatures w14:val="none"/>
    </w:rPr>
  </w:style>
  <w:style w:type="paragraph" w:styleId="Footer">
    <w:name w:val="footer"/>
    <w:basedOn w:val="Normal"/>
    <w:link w:val="FooterChar"/>
    <w:uiPriority w:val="99"/>
    <w:unhideWhenUsed/>
    <w:rsid w:val="00607939"/>
    <w:pPr>
      <w:tabs>
        <w:tab w:val="center" w:pos="4513"/>
        <w:tab w:val="right" w:pos="9026"/>
      </w:tabs>
      <w:spacing w:after="0" w:line="240" w:lineRule="auto"/>
    </w:pPr>
    <w:rPr>
      <w:rFonts w:cs="Angsana New"/>
      <w:szCs w:val="30"/>
    </w:rPr>
  </w:style>
  <w:style w:type="character" w:styleId="FooterChar" w:customStyle="1">
    <w:name w:val="Footer Char"/>
    <w:basedOn w:val="DefaultParagraphFont"/>
    <w:link w:val="Footer"/>
    <w:uiPriority w:val="99"/>
    <w:rsid w:val="00607939"/>
    <w:rPr>
      <w:rFonts w:ascii="Aptos" w:hAnsi="Aptos" w:eastAsia="Aptos" w:cs="Angsana New"/>
      <w:kern w:val="0"/>
      <w:szCs w:val="30"/>
      <w:lang w:val="en-GB" w:eastAsia="zh-CN" w:bidi="th-T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customXml" Target="../customXml/item4.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customXml" Target="../customXml/item3.xml" Id="rId17" /><Relationship Type="http://schemas.openxmlformats.org/officeDocument/2006/relationships/numbering" Target="numbering.xml" Id="rId2" /><Relationship Type="http://schemas.openxmlformats.org/officeDocument/2006/relationships/customXml" Target="../customXml/item2.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A96C390FB3C1F479AA8E9D7E38B9388" ma:contentTypeVersion="24" ma:contentTypeDescription="Create a new document." ma:contentTypeScope="" ma:versionID="8c8ca20d7aea56045f9868e5d32b1582">
  <xsd:schema xmlns:xsd="http://www.w3.org/2001/XMLSchema" xmlns:xs="http://www.w3.org/2001/XMLSchema" xmlns:p="http://schemas.microsoft.com/office/2006/metadata/properties" xmlns:ns1="http://schemas.microsoft.com/sharepoint/v3" xmlns:ns2="993b26e2-180f-4711-a22b-d546897c1efd" xmlns:ns3="07e79aa0-e1fb-49ed-9662-85edb20a6aa8" targetNamespace="http://schemas.microsoft.com/office/2006/metadata/properties" ma:root="true" ma:fieldsID="b8e00dfead1a722e142c5c03a0870503" ns1:_="" ns2:_="" ns3:_="">
    <xsd:import namespace="http://schemas.microsoft.com/sharepoint/v3"/>
    <xsd:import namespace="993b26e2-180f-4711-a22b-d546897c1efd"/>
    <xsd:import namespace="07e79aa0-e1fb-49ed-9662-85edb20a6a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2:InvoicedValue" minOccurs="0"/>
                <xsd:element ref="ns2:ProjectName" minOccurs="0"/>
                <xsd:element ref="ns2: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3b26e2-180f-4711-a22b-d546897c1e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1bc463b-ac5d-4501-a57c-4ab4dc457515"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7" nillable="true" ma:displayName="MediaServiceBillingMetadata" ma:hidden="true" ma:internalName="MediaServiceBillingMetadata" ma:readOnly="true">
      <xsd:simpleType>
        <xsd:restriction base="dms:Note"/>
      </xsd:simpleType>
    </xsd:element>
    <xsd:element name="InvoicedValue" ma:index="28" nillable="true" ma:displayName="Invoiced Value" ma:format="$123,456.00 (United States)" ma:LCID="1033" ma:internalName="InvoicedValue">
      <xsd:simpleType>
        <xsd:restriction base="dms:Currency"/>
      </xsd:simpleType>
    </xsd:element>
    <xsd:element name="ProjectName" ma:index="29" nillable="true" ma:displayName="Project Name" ma:format="Dropdown" ma:internalName="ProjectName">
      <xsd:simpleType>
        <xsd:restriction base="dms:Text">
          <xsd:maxLength value="255"/>
        </xsd:restriction>
      </xsd:simpleType>
    </xsd:element>
    <xsd:element name="Details" ma:index="30" nillable="true" ma:displayName="Details"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e79aa0-e1fb-49ed-9662-85edb20a6a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be2b651e-e585-4799-bd3a-39ce78a4659a}" ma:internalName="TaxCatchAll" ma:showField="CatchAllData" ma:web="07e79aa0-e1fb-49ed-9662-85edb20a6a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07e79aa0-e1fb-49ed-9662-85edb20a6aa8" xsi:nil="true"/>
    <lcf76f155ced4ddcb4097134ff3c332f xmlns="993b26e2-180f-4711-a22b-d546897c1efd">
      <Terms xmlns="http://schemas.microsoft.com/office/infopath/2007/PartnerControls"/>
    </lcf76f155ced4ddcb4097134ff3c332f>
    <ProjectName xmlns="993b26e2-180f-4711-a22b-d546897c1efd" xsi:nil="true"/>
    <InvoicedValue xmlns="993b26e2-180f-4711-a22b-d546897c1efd" xsi:nil="true"/>
    <Details xmlns="993b26e2-180f-4711-a22b-d546897c1efd" xsi:nil="true"/>
  </documentManagement>
</p:properties>
</file>

<file path=customXml/itemProps1.xml><?xml version="1.0" encoding="utf-8"?>
<ds:datastoreItem xmlns:ds="http://schemas.openxmlformats.org/officeDocument/2006/customXml" ds:itemID="{72D76227-D6AE-4F1F-A05F-1800B172EC8B}">
  <ds:schemaRefs>
    <ds:schemaRef ds:uri="http://schemas.openxmlformats.org/officeDocument/2006/bibliography"/>
  </ds:schemaRefs>
</ds:datastoreItem>
</file>

<file path=customXml/itemProps2.xml><?xml version="1.0" encoding="utf-8"?>
<ds:datastoreItem xmlns:ds="http://schemas.openxmlformats.org/officeDocument/2006/customXml" ds:itemID="{5D5E8716-7BF2-4C1D-8ADD-4AA0428FB02B}"/>
</file>

<file path=customXml/itemProps3.xml><?xml version="1.0" encoding="utf-8"?>
<ds:datastoreItem xmlns:ds="http://schemas.openxmlformats.org/officeDocument/2006/customXml" ds:itemID="{1732C67A-4AB9-404A-8F4F-427355783DDF}"/>
</file>

<file path=customXml/itemProps4.xml><?xml version="1.0" encoding="utf-8"?>
<ds:datastoreItem xmlns:ds="http://schemas.openxmlformats.org/officeDocument/2006/customXml" ds:itemID="{8E534038-7037-4F24-8D1E-FBDC3035788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Burlet Chen</dc:creator>
  <cp:keywords/>
  <dc:description/>
  <cp:lastModifiedBy>Rachel Burlet Chen</cp:lastModifiedBy>
  <cp:revision>8</cp:revision>
  <dcterms:created xsi:type="dcterms:W3CDTF">2025-06-23T08:55:00Z</dcterms:created>
  <dcterms:modified xsi:type="dcterms:W3CDTF">2025-07-09T07:05:37Z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deb127-d74e-4314-9590-a71dfc387b4b_Enabled">
    <vt:lpwstr>true</vt:lpwstr>
  </property>
  <property fmtid="{D5CDD505-2E9C-101B-9397-08002B2CF9AE}" pid="3" name="MSIP_Label_58deb127-d74e-4314-9590-a71dfc387b4b_SetDate">
    <vt:lpwstr>2025-06-23T09:58:27Z</vt:lpwstr>
  </property>
  <property fmtid="{D5CDD505-2E9C-101B-9397-08002B2CF9AE}" pid="4" name="MSIP_Label_58deb127-d74e-4314-9590-a71dfc387b4b_Method">
    <vt:lpwstr>Standard</vt:lpwstr>
  </property>
  <property fmtid="{D5CDD505-2E9C-101B-9397-08002B2CF9AE}" pid="5" name="MSIP_Label_58deb127-d74e-4314-9590-a71dfc387b4b_Name">
    <vt:lpwstr>defa4170-0d19-0005-0004-bc88714345d2</vt:lpwstr>
  </property>
  <property fmtid="{D5CDD505-2E9C-101B-9397-08002B2CF9AE}" pid="6" name="MSIP_Label_58deb127-d74e-4314-9590-a71dfc387b4b_SiteId">
    <vt:lpwstr>0a436641-3742-4687-8107-3a60c81e1317</vt:lpwstr>
  </property>
  <property fmtid="{D5CDD505-2E9C-101B-9397-08002B2CF9AE}" pid="7" name="MSIP_Label_58deb127-d74e-4314-9590-a71dfc387b4b_ActionId">
    <vt:lpwstr>9b5621a5-f2e0-465a-86cb-a96222ab65a1</vt:lpwstr>
  </property>
  <property fmtid="{D5CDD505-2E9C-101B-9397-08002B2CF9AE}" pid="8" name="MSIP_Label_58deb127-d74e-4314-9590-a71dfc387b4b_ContentBits">
    <vt:lpwstr>0</vt:lpwstr>
  </property>
  <property fmtid="{D5CDD505-2E9C-101B-9397-08002B2CF9AE}" pid="9" name="MSIP_Label_58deb127-d74e-4314-9590-a71dfc387b4b_Tag">
    <vt:lpwstr>10, 3, 0, 1</vt:lpwstr>
  </property>
  <property fmtid="{D5CDD505-2E9C-101B-9397-08002B2CF9AE}" pid="10" name="ContentTypeId">
    <vt:lpwstr>0x0101009A96C390FB3C1F479AA8E9D7E38B9388</vt:lpwstr>
  </property>
  <property fmtid="{D5CDD505-2E9C-101B-9397-08002B2CF9AE}" pid="11" name="MediaServiceImageTags">
    <vt:lpwstr/>
  </property>
</Properties>
</file>